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C775600" w14:textId="77777777" w:rsidTr="00050DA7">
        <w:tc>
          <w:tcPr>
            <w:tcW w:w="4428" w:type="dxa"/>
          </w:tcPr>
          <w:p w14:paraId="3AE2C39F" w14:textId="0C69CEAA" w:rsidR="000348ED" w:rsidRPr="00B90AB3" w:rsidRDefault="005D05AC" w:rsidP="002B0236">
            <w:r w:rsidRPr="00B90AB3">
              <w:t>From:</w:t>
            </w:r>
            <w:r w:rsidRPr="00B90AB3">
              <w:tab/>
            </w:r>
            <w:r w:rsidR="001F1EB4">
              <w:t>ARM Committee</w:t>
            </w:r>
          </w:p>
        </w:tc>
        <w:tc>
          <w:tcPr>
            <w:tcW w:w="5461" w:type="dxa"/>
          </w:tcPr>
          <w:p w14:paraId="29A387C7" w14:textId="0E97BDB9" w:rsidR="001F1EB4" w:rsidRPr="004D2EF7" w:rsidRDefault="004D2EF7" w:rsidP="001F1EB4">
            <w:pPr>
              <w:jc w:val="right"/>
            </w:pPr>
            <w:r w:rsidRPr="004D2EF7">
              <w:t>ARM</w:t>
            </w:r>
            <w:r w:rsidR="00E10F81">
              <w:t>21</w:t>
            </w:r>
            <w:r w:rsidR="001F1EB4">
              <w:t>-</w:t>
            </w:r>
            <w:r w:rsidR="004A57A3">
              <w:t>11.2.1</w:t>
            </w:r>
          </w:p>
          <w:p w14:paraId="287786B3" w14:textId="0F25D341" w:rsidR="000348ED" w:rsidRPr="004D2EF7" w:rsidRDefault="003F0470" w:rsidP="008F4DC3">
            <w:pPr>
              <w:jc w:val="right"/>
            </w:pPr>
            <w:r>
              <w:t>DTEC</w:t>
            </w:r>
            <w:r w:rsidR="004A57A3">
              <w:t>5</w:t>
            </w:r>
            <w:r w:rsidR="001F1EB4">
              <w:t>-</w:t>
            </w:r>
            <w:r w:rsidR="004A57A3">
              <w:t>15</w:t>
            </w:r>
            <w:r w:rsidR="001F1EB4">
              <w:t>.</w:t>
            </w:r>
            <w:r w:rsidR="004A57A3">
              <w:t>2.3</w:t>
            </w:r>
          </w:p>
        </w:tc>
      </w:tr>
      <w:tr w:rsidR="000348ED" w:rsidRPr="00AA2626" w14:paraId="4A1914C2" w14:textId="77777777" w:rsidTr="00050DA7">
        <w:tc>
          <w:tcPr>
            <w:tcW w:w="4428" w:type="dxa"/>
          </w:tcPr>
          <w:p w14:paraId="592AF0BA" w14:textId="42A5CFC4" w:rsidR="000348ED" w:rsidRPr="00B90AB3" w:rsidRDefault="005D05AC" w:rsidP="002B0236">
            <w:r w:rsidRPr="00B90AB3">
              <w:t>To:</w:t>
            </w:r>
            <w:r w:rsidRPr="00B90AB3">
              <w:tab/>
            </w:r>
            <w:r w:rsidR="00E10F81">
              <w:t>DTEC Committee</w:t>
            </w:r>
          </w:p>
        </w:tc>
        <w:tc>
          <w:tcPr>
            <w:tcW w:w="5461" w:type="dxa"/>
          </w:tcPr>
          <w:p w14:paraId="5F61E849" w14:textId="082C6FB9" w:rsidR="000348ED" w:rsidRPr="004D2EF7" w:rsidRDefault="00E10F81" w:rsidP="008F4DC3">
            <w:pPr>
              <w:jc w:val="right"/>
            </w:pPr>
            <w:r>
              <w:t>23</w:t>
            </w:r>
            <w:r w:rsidR="001F1EB4">
              <w:t xml:space="preserve"> Oct 2</w:t>
            </w:r>
            <w:r>
              <w:t>5</w:t>
            </w:r>
          </w:p>
        </w:tc>
      </w:tr>
    </w:tbl>
    <w:p w14:paraId="276D3DE7" w14:textId="599AA835" w:rsidR="000D70AE" w:rsidRDefault="00AA2626" w:rsidP="004D2EF7">
      <w:pPr>
        <w:pStyle w:val="Tittel"/>
      </w:pPr>
      <w:r>
        <w:t>LIAISON NOTE</w:t>
      </w:r>
    </w:p>
    <w:p w14:paraId="17C450C2" w14:textId="33EB9237" w:rsidR="002A78C0" w:rsidRPr="0096690B" w:rsidRDefault="0096690B" w:rsidP="0096690B">
      <w:pPr>
        <w:pStyle w:val="Tittel"/>
        <w:rPr>
          <w:rFonts w:eastAsia="Batang"/>
          <w:lang w:val="en-SG"/>
        </w:rPr>
      </w:pPr>
      <w:r w:rsidRPr="0096690B">
        <w:rPr>
          <w:rFonts w:eastAsia="Batang"/>
          <w:lang w:val="en-SG"/>
        </w:rPr>
        <w:t>Proposal on IALA to establish operational MCP</w:t>
      </w:r>
    </w:p>
    <w:p w14:paraId="3A607DE3" w14:textId="77777777" w:rsidR="0064435F" w:rsidRPr="00AA2626" w:rsidRDefault="008E7A45" w:rsidP="002B0236">
      <w:pPr>
        <w:pStyle w:val="Overskrift1"/>
      </w:pPr>
      <w:r w:rsidRPr="00AA2626">
        <w:t>INTRODUCTION</w:t>
      </w:r>
    </w:p>
    <w:p w14:paraId="191D667B" w14:textId="167B72CD" w:rsidR="002A78C0" w:rsidRDefault="002A78C0" w:rsidP="002A78C0">
      <w:pPr>
        <w:pStyle w:val="Brdtekst"/>
      </w:pPr>
      <w:r>
        <w:t>The ARM Committee has received and reviewed an input paper (</w:t>
      </w:r>
      <w:r w:rsidR="00E10F81" w:rsidRPr="00E10F81">
        <w:t>DTEC5-15.</w:t>
      </w:r>
      <w:r w:rsidR="0096690B">
        <w:t>2.3</w:t>
      </w:r>
      <w:r>
        <w:t xml:space="preserve">) from the </w:t>
      </w:r>
      <w:r w:rsidR="00E10F81">
        <w:t>DTEC</w:t>
      </w:r>
      <w:r>
        <w:t xml:space="preserve"> Committee </w:t>
      </w:r>
    </w:p>
    <w:p w14:paraId="3EBE8A41" w14:textId="64B5BE6A" w:rsidR="002A78C0" w:rsidRDefault="002A78C0" w:rsidP="002A78C0">
      <w:pPr>
        <w:pStyle w:val="Brdtekst"/>
      </w:pPr>
      <w:r>
        <w:t xml:space="preserve">The input was noted and discussed as part of the </w:t>
      </w:r>
      <w:r w:rsidR="00E10F81">
        <w:t>Working</w:t>
      </w:r>
      <w:r>
        <w:t xml:space="preserve"> Group discussions</w:t>
      </w:r>
      <w:r w:rsidR="003F0470">
        <w:t>.</w:t>
      </w:r>
    </w:p>
    <w:p w14:paraId="00904E16" w14:textId="73FBF36D" w:rsidR="00812492" w:rsidRDefault="00812492" w:rsidP="00812492">
      <w:pPr>
        <w:pStyle w:val="Overskrift1"/>
        <w:tabs>
          <w:tab w:val="clear" w:pos="432"/>
        </w:tabs>
        <w:ind w:left="567" w:hanging="567"/>
      </w:pPr>
      <w:r w:rsidRPr="00EA7570">
        <w:t>DISCUSSION</w:t>
      </w:r>
    </w:p>
    <w:p w14:paraId="2D3F6536" w14:textId="6BA636F5" w:rsidR="003F0470" w:rsidRDefault="0096690B" w:rsidP="003F0470">
      <w:pPr>
        <w:rPr>
          <w:szCs w:val="22"/>
          <w:lang w:val="en-US"/>
        </w:rPr>
      </w:pPr>
      <w:r w:rsidRPr="00F950F5">
        <w:rPr>
          <w:szCs w:val="22"/>
          <w:lang w:val="en-US"/>
        </w:rPr>
        <w:t xml:space="preserve">The ARM committee supports the proposal to </w:t>
      </w:r>
      <w:ins w:id="0" w:author="Tomren, Guttorm" w:date="2025-10-29T09:44:00Z" w16du:dateUtc="2025-10-29T08:44:00Z">
        <w:r w:rsidR="00832CE6" w:rsidRPr="00F950F5">
          <w:rPr>
            <w:szCs w:val="22"/>
            <w:lang w:val="en-US"/>
            <w:rPrChange w:id="1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>conduct a survey, prior t</w:t>
        </w:r>
      </w:ins>
      <w:ins w:id="2" w:author="Tomren, Guttorm" w:date="2025-10-29T09:45:00Z" w16du:dateUtc="2025-10-29T08:45:00Z">
        <w:r w:rsidR="00832CE6" w:rsidRPr="00F950F5">
          <w:rPr>
            <w:szCs w:val="22"/>
            <w:lang w:val="en-US"/>
            <w:rPrChange w:id="3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 xml:space="preserve">o any </w:t>
        </w:r>
      </w:ins>
      <w:ins w:id="4" w:author="Tomren, Guttorm" w:date="2025-10-29T09:49:00Z" w16du:dateUtc="2025-10-29T08:49:00Z">
        <w:r w:rsidR="00C918DD" w:rsidRPr="00F950F5">
          <w:rPr>
            <w:szCs w:val="22"/>
            <w:lang w:val="en-US"/>
            <w:rPrChange w:id="5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 xml:space="preserve">formal </w:t>
        </w:r>
      </w:ins>
      <w:ins w:id="6" w:author="Tomren, Guttorm" w:date="2025-10-29T09:45:00Z" w16du:dateUtc="2025-10-29T08:45:00Z">
        <w:r w:rsidR="00832CE6" w:rsidRPr="00F950F5">
          <w:rPr>
            <w:szCs w:val="22"/>
            <w:lang w:val="en-US"/>
            <w:rPrChange w:id="7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>decision reg</w:t>
        </w:r>
        <w:r w:rsidR="0050145B" w:rsidRPr="00F950F5">
          <w:rPr>
            <w:szCs w:val="22"/>
            <w:lang w:val="en-US"/>
            <w:rPrChange w:id="8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>arding the possible establishment of a</w:t>
        </w:r>
      </w:ins>
      <w:ins w:id="9" w:author="Tomren, Guttorm" w:date="2025-10-29T09:46:00Z" w16du:dateUtc="2025-10-29T08:46:00Z">
        <w:r w:rsidR="00064C22" w:rsidRPr="00F950F5">
          <w:rPr>
            <w:szCs w:val="22"/>
            <w:lang w:val="en-US"/>
            <w:rPrChange w:id="10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>n</w:t>
        </w:r>
      </w:ins>
      <w:ins w:id="11" w:author="Tomren, Guttorm" w:date="2025-10-29T09:45:00Z" w16du:dateUtc="2025-10-29T08:45:00Z">
        <w:r w:rsidR="0050145B" w:rsidRPr="00F950F5">
          <w:rPr>
            <w:szCs w:val="22"/>
            <w:lang w:val="en-US"/>
            <w:rPrChange w:id="12" w:author="Tomren, Guttorm" w:date="2025-10-29T09:51:00Z" w16du:dateUtc="2025-10-29T08:51:00Z">
              <w:rPr>
                <w:szCs w:val="22"/>
                <w:highlight w:val="yellow"/>
                <w:lang w:val="en-US"/>
              </w:rPr>
            </w:rPrChange>
          </w:rPr>
          <w:t xml:space="preserve"> operational MCP. </w:t>
        </w:r>
      </w:ins>
      <w:r w:rsidRPr="00F950F5">
        <w:rPr>
          <w:strike/>
          <w:szCs w:val="22"/>
          <w:lang w:val="en-US"/>
          <w:rPrChange w:id="13" w:author="Tomren, Guttorm" w:date="2025-10-29T09:51:00Z" w16du:dateUtc="2025-10-29T08:51:00Z">
            <w:rPr>
              <w:szCs w:val="22"/>
              <w:lang w:val="en-US"/>
            </w:rPr>
          </w:rPrChange>
        </w:rPr>
        <w:t>establish an operational MCP</w:t>
      </w:r>
      <w:r w:rsidRPr="00F950F5">
        <w:rPr>
          <w:szCs w:val="22"/>
          <w:lang w:val="en-US"/>
        </w:rPr>
        <w:t>. The committee suggests that the DTEC considers the following:</w:t>
      </w:r>
    </w:p>
    <w:p w14:paraId="224F0736" w14:textId="53D74B72" w:rsidR="0096690B" w:rsidRDefault="0096690B" w:rsidP="0096690B">
      <w:pPr>
        <w:pStyle w:val="Listeavsnitt"/>
        <w:numPr>
          <w:ilvl w:val="0"/>
          <w:numId w:val="34"/>
        </w:numPr>
        <w:rPr>
          <w:lang w:val="en-US"/>
        </w:rPr>
      </w:pPr>
      <w:r>
        <w:rPr>
          <w:lang w:val="en-US"/>
        </w:rPr>
        <w:t>Establish the operational requirements including items like for example:</w:t>
      </w:r>
    </w:p>
    <w:p w14:paraId="236E930D" w14:textId="6B1D0908" w:rsidR="0096690B" w:rsidRDefault="0096690B" w:rsidP="0096690B">
      <w:pPr>
        <w:pStyle w:val="Listeavsnitt"/>
        <w:numPr>
          <w:ilvl w:val="1"/>
          <w:numId w:val="34"/>
        </w:numPr>
        <w:rPr>
          <w:lang w:val="en-US"/>
        </w:rPr>
      </w:pPr>
      <w:r>
        <w:rPr>
          <w:lang w:val="en-US"/>
        </w:rPr>
        <w:t>Liability issues to IALA</w:t>
      </w:r>
    </w:p>
    <w:p w14:paraId="4AE65FCC" w14:textId="4A985C7F" w:rsidR="0096690B" w:rsidRDefault="0096690B" w:rsidP="0096690B">
      <w:pPr>
        <w:pStyle w:val="Listeavsnitt"/>
        <w:numPr>
          <w:ilvl w:val="1"/>
          <w:numId w:val="34"/>
        </w:numPr>
        <w:rPr>
          <w:lang w:val="en-US"/>
        </w:rPr>
      </w:pPr>
      <w:r>
        <w:rPr>
          <w:lang w:val="en-US"/>
        </w:rPr>
        <w:t>The expected scope of usability</w:t>
      </w:r>
    </w:p>
    <w:p w14:paraId="65BB9ED5" w14:textId="01EED39E" w:rsidR="0096690B" w:rsidRDefault="0096690B" w:rsidP="0096690B">
      <w:pPr>
        <w:pStyle w:val="Listeavsnitt"/>
        <w:numPr>
          <w:ilvl w:val="1"/>
          <w:numId w:val="34"/>
        </w:numPr>
        <w:rPr>
          <w:ins w:id="14" w:author="Tomren, Guttorm" w:date="2025-10-29T09:52:00Z" w16du:dateUtc="2025-10-29T08:52:00Z"/>
          <w:lang w:val="en-US"/>
        </w:rPr>
      </w:pPr>
      <w:proofErr w:type="spellStart"/>
      <w:proofErr w:type="gramStart"/>
      <w:r>
        <w:rPr>
          <w:lang w:val="en-US"/>
        </w:rPr>
        <w:t>Non functional</w:t>
      </w:r>
      <w:proofErr w:type="spellEnd"/>
      <w:proofErr w:type="gramEnd"/>
      <w:r>
        <w:rPr>
          <w:lang w:val="en-US"/>
        </w:rPr>
        <w:t xml:space="preserve"> requirements</w:t>
      </w:r>
    </w:p>
    <w:p w14:paraId="67AB9E4A" w14:textId="2310F5DA" w:rsidR="007B294C" w:rsidRDefault="007B294C" w:rsidP="0096690B">
      <w:pPr>
        <w:pStyle w:val="Listeavsnitt"/>
        <w:numPr>
          <w:ilvl w:val="1"/>
          <w:numId w:val="34"/>
        </w:numPr>
        <w:rPr>
          <w:lang w:val="en-US"/>
        </w:rPr>
      </w:pPr>
      <w:ins w:id="15" w:author="Tomren, Guttorm" w:date="2025-10-29T09:52:00Z" w16du:dateUtc="2025-10-29T08:52:00Z">
        <w:r>
          <w:rPr>
            <w:lang w:val="en-US"/>
          </w:rPr>
          <w:t xml:space="preserve">Staffing requirements at IALA </w:t>
        </w:r>
        <w:r w:rsidR="009F6EC9">
          <w:rPr>
            <w:lang w:val="en-US"/>
          </w:rPr>
          <w:t>HQ</w:t>
        </w:r>
      </w:ins>
    </w:p>
    <w:p w14:paraId="7DE2169B" w14:textId="11B022EA" w:rsidR="0096690B" w:rsidRDefault="0096690B" w:rsidP="0096690B">
      <w:pPr>
        <w:pStyle w:val="Listeavsnitt"/>
        <w:numPr>
          <w:ilvl w:val="0"/>
          <w:numId w:val="34"/>
        </w:numPr>
        <w:rPr>
          <w:lang w:val="en-US"/>
        </w:rPr>
      </w:pPr>
      <w:r>
        <w:rPr>
          <w:lang w:val="en-US"/>
        </w:rPr>
        <w:t>The feasibility</w:t>
      </w:r>
      <w:r w:rsidR="002718D1">
        <w:rPr>
          <w:lang w:val="en-US"/>
        </w:rPr>
        <w:t xml:space="preserve"> study</w:t>
      </w:r>
      <w:r>
        <w:rPr>
          <w:lang w:val="en-US"/>
        </w:rPr>
        <w:t xml:space="preserve"> should identify the IALA competencies for MCP management</w:t>
      </w:r>
    </w:p>
    <w:p w14:paraId="311B9DF4" w14:textId="300F44CD" w:rsidR="0096690B" w:rsidRDefault="0096690B" w:rsidP="0096690B">
      <w:pPr>
        <w:pStyle w:val="Listeavsnitt"/>
        <w:numPr>
          <w:ilvl w:val="0"/>
          <w:numId w:val="34"/>
        </w:numPr>
        <w:rPr>
          <w:lang w:val="en-US"/>
        </w:rPr>
      </w:pPr>
      <w:r>
        <w:rPr>
          <w:lang w:val="en-US"/>
        </w:rPr>
        <w:t>The feasibility</w:t>
      </w:r>
      <w:r w:rsidR="002718D1">
        <w:rPr>
          <w:lang w:val="en-US"/>
        </w:rPr>
        <w:t xml:space="preserve"> study should evaluate whether the solution should be d</w:t>
      </w:r>
      <w:r w:rsidR="004A57A3">
        <w:rPr>
          <w:lang w:val="en-US"/>
        </w:rPr>
        <w:t>eployed</w:t>
      </w:r>
      <w:r w:rsidR="002718D1">
        <w:rPr>
          <w:lang w:val="en-US"/>
        </w:rPr>
        <w:t xml:space="preserve"> in-house or procured externally</w:t>
      </w:r>
    </w:p>
    <w:p w14:paraId="1D2A81D0" w14:textId="4A3806AD" w:rsidR="0096690B" w:rsidRDefault="0096690B" w:rsidP="0096690B">
      <w:pPr>
        <w:pStyle w:val="Listeavsnitt"/>
        <w:numPr>
          <w:ilvl w:val="0"/>
          <w:numId w:val="34"/>
        </w:numPr>
        <w:rPr>
          <w:lang w:val="en-US"/>
        </w:rPr>
      </w:pPr>
      <w:r>
        <w:rPr>
          <w:lang w:val="en-US"/>
        </w:rPr>
        <w:t>IALA should liaise and monitor the IHO MCP implementation to identify lessons learned.</w:t>
      </w:r>
    </w:p>
    <w:p w14:paraId="5667D178" w14:textId="54CF4410" w:rsidR="0096690B" w:rsidRDefault="002718D1" w:rsidP="0096690B">
      <w:pPr>
        <w:pStyle w:val="Listeavsnitt"/>
        <w:numPr>
          <w:ilvl w:val="0"/>
          <w:numId w:val="34"/>
        </w:numPr>
        <w:rPr>
          <w:lang w:val="en-US"/>
        </w:rPr>
      </w:pPr>
      <w:r>
        <w:rPr>
          <w:lang w:val="en-US"/>
        </w:rPr>
        <w:t>Consider existing commercial interest</w:t>
      </w:r>
      <w:r w:rsidR="004A57A3">
        <w:rPr>
          <w:lang w:val="en-US"/>
        </w:rPr>
        <w:t>s</w:t>
      </w:r>
      <w:r>
        <w:rPr>
          <w:lang w:val="en-US"/>
        </w:rPr>
        <w:t xml:space="preserve"> of IALA industrial members</w:t>
      </w:r>
    </w:p>
    <w:p w14:paraId="4C4D2C0B" w14:textId="65B9EA34" w:rsidR="002718D1" w:rsidRDefault="002718D1" w:rsidP="0096690B">
      <w:pPr>
        <w:pStyle w:val="Listeavsnitt"/>
        <w:numPr>
          <w:ilvl w:val="0"/>
          <w:numId w:val="34"/>
        </w:numPr>
        <w:rPr>
          <w:ins w:id="16" w:author="Tomren, Guttorm" w:date="2025-10-29T09:46:00Z" w16du:dateUtc="2025-10-29T08:46:00Z"/>
          <w:lang w:val="en-US"/>
        </w:rPr>
      </w:pPr>
      <w:r>
        <w:rPr>
          <w:lang w:val="en-US"/>
        </w:rPr>
        <w:t xml:space="preserve">Post feasibility studies should include cyber security measures and validate with proper penetration testing. </w:t>
      </w:r>
    </w:p>
    <w:p w14:paraId="564AF124" w14:textId="7B67EC80" w:rsidR="007B262E" w:rsidRDefault="007B262E" w:rsidP="0096690B">
      <w:pPr>
        <w:pStyle w:val="Listeavsnitt"/>
        <w:numPr>
          <w:ilvl w:val="0"/>
          <w:numId w:val="34"/>
        </w:numPr>
        <w:rPr>
          <w:lang w:val="en-US"/>
        </w:rPr>
      </w:pPr>
      <w:ins w:id="17" w:author="Tomren, Guttorm" w:date="2025-10-29T09:46:00Z" w16du:dateUtc="2025-10-29T08:46:00Z">
        <w:r>
          <w:rPr>
            <w:lang w:val="en-US"/>
          </w:rPr>
          <w:t>A possible test MCP could be established, with a clear</w:t>
        </w:r>
      </w:ins>
      <w:ins w:id="18" w:author="Tomren, Guttorm" w:date="2025-10-29T09:47:00Z" w16du:dateUtc="2025-10-29T08:47:00Z">
        <w:r>
          <w:rPr>
            <w:lang w:val="en-US"/>
          </w:rPr>
          <w:t xml:space="preserve"> framework, </w:t>
        </w:r>
        <w:r w:rsidR="00CE2E7C">
          <w:rPr>
            <w:lang w:val="en-US"/>
          </w:rPr>
          <w:t>project start, project stop and project evaluation. Industry part</w:t>
        </w:r>
      </w:ins>
      <w:ins w:id="19" w:author="Tomren, Guttorm" w:date="2025-10-29T09:50:00Z" w16du:dateUtc="2025-10-29T08:50:00Z">
        <w:r w:rsidR="0073108A">
          <w:rPr>
            <w:lang w:val="en-US"/>
          </w:rPr>
          <w:t xml:space="preserve">ners should be given equal opportunity to bid for </w:t>
        </w:r>
        <w:r w:rsidR="002F5FC1">
          <w:rPr>
            <w:lang w:val="en-US"/>
          </w:rPr>
          <w:t xml:space="preserve">participation in the project. </w:t>
        </w:r>
      </w:ins>
    </w:p>
    <w:p w14:paraId="2735C046" w14:textId="77777777" w:rsidR="002A78C0" w:rsidRPr="003F0470" w:rsidRDefault="002A78C0" w:rsidP="002A78C0">
      <w:pPr>
        <w:pStyle w:val="Default"/>
        <w:rPr>
          <w:sz w:val="22"/>
          <w:szCs w:val="22"/>
          <w:lang w:val="en-US"/>
        </w:rPr>
      </w:pPr>
    </w:p>
    <w:p w14:paraId="1E6726A4" w14:textId="77777777" w:rsidR="009F5C36" w:rsidRPr="00AA2626" w:rsidRDefault="008E7A45" w:rsidP="002B0236">
      <w:pPr>
        <w:pStyle w:val="Overskrift1"/>
      </w:pPr>
      <w:r w:rsidRPr="00AA2626">
        <w:t>ACTION REQUESTED</w:t>
      </w:r>
    </w:p>
    <w:p w14:paraId="0BB3B59F" w14:textId="4626E1A3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r w:rsidR="00E10F81">
        <w:rPr>
          <w:lang w:val="en-GB"/>
        </w:rPr>
        <w:t>DTEC</w:t>
      </w:r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084B4BB0" w14:textId="048015EC" w:rsidR="000D70AE" w:rsidRDefault="002A78C0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this Liaison Note</w:t>
      </w:r>
      <w:r w:rsidR="00E65B12">
        <w:rPr>
          <w:szCs w:val="22"/>
          <w:lang w:val="en-GB"/>
        </w:rPr>
        <w:t xml:space="preserve"> and </w:t>
      </w:r>
      <w:r w:rsidR="00E10F81">
        <w:rPr>
          <w:szCs w:val="22"/>
          <w:lang w:val="en-GB"/>
        </w:rPr>
        <w:t xml:space="preserve">consider </w:t>
      </w:r>
      <w:r w:rsidR="003F0470">
        <w:rPr>
          <w:szCs w:val="22"/>
          <w:lang w:val="en-GB"/>
        </w:rPr>
        <w:t xml:space="preserve">the </w:t>
      </w:r>
      <w:r w:rsidR="002718D1">
        <w:rPr>
          <w:szCs w:val="22"/>
          <w:lang w:val="en-GB"/>
        </w:rPr>
        <w:t>suggestions for inclusion in the study</w:t>
      </w:r>
      <w:r w:rsidR="00E65B12">
        <w:rPr>
          <w:szCs w:val="22"/>
          <w:lang w:val="en-GB"/>
        </w:rPr>
        <w:t>.</w:t>
      </w:r>
    </w:p>
    <w:p w14:paraId="0D0A127B" w14:textId="7C8E9151" w:rsidR="002A78C0" w:rsidRPr="002818EF" w:rsidRDefault="002A78C0" w:rsidP="00E10F81">
      <w:pPr>
        <w:tabs>
          <w:tab w:val="clear" w:pos="851"/>
        </w:tabs>
        <w:rPr>
          <w:szCs w:val="22"/>
          <w:lang w:eastAsia="en-GB"/>
        </w:rPr>
      </w:pPr>
    </w:p>
    <w:sectPr w:rsidR="002A78C0" w:rsidRPr="002818EF" w:rsidSect="007623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363FE" w14:textId="77777777" w:rsidR="002E6C1F" w:rsidRDefault="002E6C1F" w:rsidP="002B0236">
      <w:r>
        <w:separator/>
      </w:r>
    </w:p>
  </w:endnote>
  <w:endnote w:type="continuationSeparator" w:id="0">
    <w:p w14:paraId="41268F0A" w14:textId="77777777" w:rsidR="002E6C1F" w:rsidRDefault="002E6C1F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0A3A" w14:textId="77777777" w:rsidR="008E7A45" w:rsidRDefault="008E7A45" w:rsidP="002B023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39137D2B" w:rsidR="00002906" w:rsidRDefault="00002906" w:rsidP="002B0236">
    <w:pPr>
      <w:pStyle w:val="Bunn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89AE" w14:textId="77777777" w:rsidR="008E7A45" w:rsidRDefault="008E7A45" w:rsidP="002B023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825A" w14:textId="77777777" w:rsidR="002E6C1F" w:rsidRDefault="002E6C1F" w:rsidP="002B0236">
      <w:r>
        <w:separator/>
      </w:r>
    </w:p>
  </w:footnote>
  <w:footnote w:type="continuationSeparator" w:id="0">
    <w:p w14:paraId="6A8FC983" w14:textId="77777777" w:rsidR="002E6C1F" w:rsidRDefault="002E6C1F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6F224" w14:textId="0A49C853" w:rsidR="008E7A45" w:rsidRDefault="008E7A45" w:rsidP="002B0236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4B96D0A6" w:rsidR="008E7A45" w:rsidRDefault="00EE037C" w:rsidP="002B0236">
    <w:pPr>
      <w:pStyle w:val="Topptekst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53C" w14:textId="37210F03" w:rsidR="008E7A45" w:rsidRDefault="008E7A45" w:rsidP="002B023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D3C9F"/>
    <w:multiLevelType w:val="hybridMultilevel"/>
    <w:tmpl w:val="71EA8F18"/>
    <w:lvl w:ilvl="0" w:tplc="0DE2DF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1204787">
    <w:abstractNumId w:val="16"/>
  </w:num>
  <w:num w:numId="2" w16cid:durableId="303240068">
    <w:abstractNumId w:val="22"/>
  </w:num>
  <w:num w:numId="3" w16cid:durableId="1081877268">
    <w:abstractNumId w:val="16"/>
  </w:num>
  <w:num w:numId="4" w16cid:durableId="1678463284">
    <w:abstractNumId w:val="16"/>
  </w:num>
  <w:num w:numId="5" w16cid:durableId="984317363">
    <w:abstractNumId w:val="9"/>
  </w:num>
  <w:num w:numId="6" w16cid:durableId="905535725">
    <w:abstractNumId w:val="17"/>
  </w:num>
  <w:num w:numId="7" w16cid:durableId="1509559798">
    <w:abstractNumId w:val="12"/>
  </w:num>
  <w:num w:numId="8" w16cid:durableId="2027437327">
    <w:abstractNumId w:val="0"/>
  </w:num>
  <w:num w:numId="9" w16cid:durableId="1817061546">
    <w:abstractNumId w:val="8"/>
  </w:num>
  <w:num w:numId="10" w16cid:durableId="172034715">
    <w:abstractNumId w:val="18"/>
  </w:num>
  <w:num w:numId="11" w16cid:durableId="1263951826">
    <w:abstractNumId w:val="1"/>
  </w:num>
  <w:num w:numId="12" w16cid:durableId="649872519">
    <w:abstractNumId w:val="1"/>
  </w:num>
  <w:num w:numId="13" w16cid:durableId="890338902">
    <w:abstractNumId w:val="1"/>
  </w:num>
  <w:num w:numId="14" w16cid:durableId="1797865825">
    <w:abstractNumId w:val="1"/>
  </w:num>
  <w:num w:numId="15" w16cid:durableId="1018124521">
    <w:abstractNumId w:val="1"/>
  </w:num>
  <w:num w:numId="16" w16cid:durableId="1275554394">
    <w:abstractNumId w:val="10"/>
  </w:num>
  <w:num w:numId="17" w16cid:durableId="330304855">
    <w:abstractNumId w:val="21"/>
  </w:num>
  <w:num w:numId="18" w16cid:durableId="1722172335">
    <w:abstractNumId w:val="7"/>
  </w:num>
  <w:num w:numId="19" w16cid:durableId="1180506172">
    <w:abstractNumId w:val="19"/>
  </w:num>
  <w:num w:numId="20" w16cid:durableId="779564502">
    <w:abstractNumId w:val="14"/>
  </w:num>
  <w:num w:numId="21" w16cid:durableId="1889222228">
    <w:abstractNumId w:val="10"/>
  </w:num>
  <w:num w:numId="22" w16cid:durableId="1273054052">
    <w:abstractNumId w:val="10"/>
  </w:num>
  <w:num w:numId="23" w16cid:durableId="13946939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7646811">
    <w:abstractNumId w:val="5"/>
  </w:num>
  <w:num w:numId="25" w16cid:durableId="458112388">
    <w:abstractNumId w:val="1"/>
  </w:num>
  <w:num w:numId="26" w16cid:durableId="1714185038">
    <w:abstractNumId w:val="11"/>
  </w:num>
  <w:num w:numId="27" w16cid:durableId="233710580">
    <w:abstractNumId w:val="1"/>
  </w:num>
  <w:num w:numId="28" w16cid:durableId="20207649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7308267">
    <w:abstractNumId w:val="3"/>
  </w:num>
  <w:num w:numId="30" w16cid:durableId="441725142">
    <w:abstractNumId w:val="13"/>
  </w:num>
  <w:num w:numId="31" w16cid:durableId="1188252330">
    <w:abstractNumId w:val="15"/>
  </w:num>
  <w:num w:numId="32" w16cid:durableId="2072579113">
    <w:abstractNumId w:val="6"/>
  </w:num>
  <w:num w:numId="33" w16cid:durableId="1092432132">
    <w:abstractNumId w:val="2"/>
  </w:num>
  <w:num w:numId="34" w16cid:durableId="9483191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ren, Guttorm">
    <w15:presenceInfo w15:providerId="AD" w15:userId="S::guttorm.tomren@kystverket.no::64c9036a-70e1-467c-8269-3bde027c77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64C22"/>
    <w:rsid w:val="00086217"/>
    <w:rsid w:val="000A5A01"/>
    <w:rsid w:val="000D70AE"/>
    <w:rsid w:val="00135447"/>
    <w:rsid w:val="00152273"/>
    <w:rsid w:val="001A654A"/>
    <w:rsid w:val="001C74CF"/>
    <w:rsid w:val="001F1EB4"/>
    <w:rsid w:val="0025549C"/>
    <w:rsid w:val="002718D1"/>
    <w:rsid w:val="002818EF"/>
    <w:rsid w:val="002A7364"/>
    <w:rsid w:val="002A78C0"/>
    <w:rsid w:val="002B0236"/>
    <w:rsid w:val="002B22D4"/>
    <w:rsid w:val="002E6C1F"/>
    <w:rsid w:val="002F221C"/>
    <w:rsid w:val="002F5FC1"/>
    <w:rsid w:val="00331677"/>
    <w:rsid w:val="003D55DD"/>
    <w:rsid w:val="003D74A9"/>
    <w:rsid w:val="003E1831"/>
    <w:rsid w:val="003E33AE"/>
    <w:rsid w:val="003E5DE7"/>
    <w:rsid w:val="003F0470"/>
    <w:rsid w:val="00424954"/>
    <w:rsid w:val="00455955"/>
    <w:rsid w:val="0048551A"/>
    <w:rsid w:val="004A57A3"/>
    <w:rsid w:val="004C1386"/>
    <w:rsid w:val="004C220D"/>
    <w:rsid w:val="004C7DB5"/>
    <w:rsid w:val="004D2EF7"/>
    <w:rsid w:val="004F4AA6"/>
    <w:rsid w:val="0050145B"/>
    <w:rsid w:val="00565696"/>
    <w:rsid w:val="00566730"/>
    <w:rsid w:val="005D05AC"/>
    <w:rsid w:val="00630F7F"/>
    <w:rsid w:val="0064435F"/>
    <w:rsid w:val="00655C76"/>
    <w:rsid w:val="006813DD"/>
    <w:rsid w:val="006832B5"/>
    <w:rsid w:val="006D470F"/>
    <w:rsid w:val="006E0D72"/>
    <w:rsid w:val="007112A7"/>
    <w:rsid w:val="00727E88"/>
    <w:rsid w:val="0073108A"/>
    <w:rsid w:val="00762320"/>
    <w:rsid w:val="00775878"/>
    <w:rsid w:val="007B262E"/>
    <w:rsid w:val="007B294C"/>
    <w:rsid w:val="0080092C"/>
    <w:rsid w:val="00805C9B"/>
    <w:rsid w:val="00812492"/>
    <w:rsid w:val="00832CE6"/>
    <w:rsid w:val="00872453"/>
    <w:rsid w:val="008E7A45"/>
    <w:rsid w:val="008F13DD"/>
    <w:rsid w:val="008F4DC3"/>
    <w:rsid w:val="00902AA4"/>
    <w:rsid w:val="00906239"/>
    <w:rsid w:val="0096690B"/>
    <w:rsid w:val="009859C4"/>
    <w:rsid w:val="009F3B6C"/>
    <w:rsid w:val="009F5C36"/>
    <w:rsid w:val="009F6EC9"/>
    <w:rsid w:val="00A27F12"/>
    <w:rsid w:val="00A30579"/>
    <w:rsid w:val="00A35AA5"/>
    <w:rsid w:val="00AA2626"/>
    <w:rsid w:val="00AA76C0"/>
    <w:rsid w:val="00AF5606"/>
    <w:rsid w:val="00B068B0"/>
    <w:rsid w:val="00B077EC"/>
    <w:rsid w:val="00B11DE9"/>
    <w:rsid w:val="00B15B24"/>
    <w:rsid w:val="00B428DA"/>
    <w:rsid w:val="00B8247E"/>
    <w:rsid w:val="00B90AB3"/>
    <w:rsid w:val="00BA11AF"/>
    <w:rsid w:val="00BE56DF"/>
    <w:rsid w:val="00C24229"/>
    <w:rsid w:val="00C265EE"/>
    <w:rsid w:val="00C903FF"/>
    <w:rsid w:val="00C918DD"/>
    <w:rsid w:val="00CA04AF"/>
    <w:rsid w:val="00CE2E7C"/>
    <w:rsid w:val="00D43911"/>
    <w:rsid w:val="00D65A22"/>
    <w:rsid w:val="00E10F81"/>
    <w:rsid w:val="00E34EC5"/>
    <w:rsid w:val="00E65B12"/>
    <w:rsid w:val="00E729A7"/>
    <w:rsid w:val="00E93C9B"/>
    <w:rsid w:val="00EA7570"/>
    <w:rsid w:val="00EE037C"/>
    <w:rsid w:val="00EE3F2F"/>
    <w:rsid w:val="00F03FDD"/>
    <w:rsid w:val="00F73F78"/>
    <w:rsid w:val="00F84F5F"/>
    <w:rsid w:val="00F90C27"/>
    <w:rsid w:val="00F950F5"/>
    <w:rsid w:val="00FA5842"/>
    <w:rsid w:val="00FA6769"/>
    <w:rsid w:val="00FC530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1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Overskrift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Overskrift2">
    <w:name w:val="heading 2"/>
    <w:basedOn w:val="Overskrift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Overskrift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Overskrift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Overskrift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Overskrift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Overskrift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link w:val="TittelTegn"/>
    <w:uiPriority w:val="1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rdtekst">
    <w:name w:val="Body Text"/>
    <w:basedOn w:val="Normal"/>
    <w:link w:val="BrdtekstTegn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Overskrift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Bunntekst">
    <w:name w:val="footer"/>
    <w:basedOn w:val="Normal"/>
    <w:link w:val="BunntekstTegn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BunntekstTegn">
    <w:name w:val="Bunntekst Tegn"/>
    <w:link w:val="Bunn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Topptekst">
    <w:name w:val="header"/>
    <w:basedOn w:val="Normal"/>
    <w:link w:val="TopptekstTegn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TopptekstTegn">
    <w:name w:val="Topptekst Tegn"/>
    <w:link w:val="Top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etall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liste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liste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kstTegn">
    <w:name w:val="Brødtekst Tegn"/>
    <w:link w:val="Brd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rdtekstinnrykk">
    <w:name w:val="Body Text Indent"/>
    <w:basedOn w:val="Normal"/>
    <w:link w:val="BrdtekstinnrykkTegn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kstinnrykkTegn">
    <w:name w:val="Brødtekstinnrykk Tegn"/>
    <w:link w:val="Brdtekstinnrykk"/>
    <w:rsid w:val="00002906"/>
    <w:rPr>
      <w:rFonts w:ascii="Arial" w:eastAsia="Calibri" w:hAnsi="Arial" w:cs="Calibri"/>
      <w:sz w:val="22"/>
      <w:szCs w:val="22"/>
    </w:rPr>
  </w:style>
  <w:style w:type="paragraph" w:styleId="Brdtekstinnrykk2">
    <w:name w:val="Body Text Indent 2"/>
    <w:basedOn w:val="Normal"/>
    <w:link w:val="Brdtekstinnrykk2Tegn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kstinnrykk2Tegn">
    <w:name w:val="Brødtekstinnrykk 2 Tegn"/>
    <w:link w:val="Brdtekstinnrykk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eavsnitt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obletekst">
    <w:name w:val="Balloon Text"/>
    <w:basedOn w:val="Normal"/>
    <w:link w:val="BobletekstTegn"/>
    <w:rsid w:val="002818EF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j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  <w:style w:type="character" w:customStyle="1" w:styleId="TittelTegn">
    <w:name w:val="Tittel Tegn"/>
    <w:link w:val="Tittel"/>
    <w:uiPriority w:val="1"/>
    <w:rsid w:val="002A78C0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customStyle="1" w:styleId="References">
    <w:name w:val="References"/>
    <w:basedOn w:val="Normal"/>
    <w:qFormat/>
    <w:rsid w:val="002A78C0"/>
    <w:pPr>
      <w:numPr>
        <w:numId w:val="33"/>
      </w:numPr>
      <w:tabs>
        <w:tab w:val="clear" w:pos="851"/>
      </w:tabs>
      <w:spacing w:after="120"/>
    </w:pPr>
    <w:rPr>
      <w:rFonts w:ascii="Arial" w:eastAsia="Calibri" w:hAnsi="Arial" w:cs="Calibri"/>
      <w:lang w:eastAsia="en-GB"/>
    </w:rPr>
  </w:style>
  <w:style w:type="table" w:customStyle="1" w:styleId="Tabellrutenett1">
    <w:name w:val="Tabellrutenett1"/>
    <w:basedOn w:val="Vanligtabell"/>
    <w:next w:val="Tabellrutenett"/>
    <w:rsid w:val="002A78C0"/>
    <w:pPr>
      <w:suppressAutoHyphens/>
    </w:pPr>
    <w:rPr>
      <w:rFonts w:eastAsia="Malgun Gothic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enett">
    <w:name w:val="Table Grid"/>
    <w:basedOn w:val="Vanligtabell"/>
    <w:rsid w:val="002A7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3F047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9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BC4F2FD-FF0C-45A7-B8E2-98AFD3099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8104C-9A21-4312-926D-38134823216D}"/>
</file>

<file path=customXml/itemProps3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E4746-0421-4684-A729-CFC2DCE08063}"/>
</file>

<file path=docMetadata/LabelInfo.xml><?xml version="1.0" encoding="utf-8"?>
<clbl:labelList xmlns:clbl="http://schemas.microsoft.com/office/2020/mipLabelMetadata">
  <clbl:label id="{37276b06-72c2-4081-996b-9af57fe26b63}" enabled="1" method="Standard" siteId="{ac843cea-7a2b-4dc6-9f37-919c3e210f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29</TotalTime>
  <Pages>1</Pages>
  <Words>249</Words>
  <Characters>1320</Characters>
  <Application>Microsoft Office Word</Application>
  <DocSecurity>0</DocSecurity>
  <Lines>11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Tomren, Guttorm</cp:lastModifiedBy>
  <cp:revision>19</cp:revision>
  <cp:lastPrinted>2006-10-19T11:49:00Z</cp:lastPrinted>
  <dcterms:created xsi:type="dcterms:W3CDTF">2025-10-23T07:33:00Z</dcterms:created>
  <dcterms:modified xsi:type="dcterms:W3CDTF">2025-10-29T08:56:00Z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